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192A" w14:textId="77777777" w:rsidR="00DA76F1" w:rsidRPr="0060192D" w:rsidRDefault="000A6C54" w:rsidP="0060192D">
      <w:pPr>
        <w:spacing w:before="100" w:beforeAutospacing="1" w:after="0"/>
        <w:jc w:val="both"/>
        <w:rPr>
          <w:rFonts w:ascii="Trebuchet MS" w:eastAsia="Calibri" w:hAnsi="Trebuchet MS" w:cs="Times New Roman"/>
          <w:b/>
          <w:color w:val="000000"/>
        </w:rPr>
      </w:pPr>
      <w:r>
        <w:rPr>
          <w:rFonts w:ascii="Trebuchet MS" w:eastAsia="Calibri" w:hAnsi="Trebuchet MS" w:cs="Times New Roman"/>
          <w:b/>
          <w:color w:val="000000"/>
        </w:rPr>
        <w:t xml:space="preserve">Anexa 3 - </w:t>
      </w:r>
      <w:r w:rsidR="00DA76F1" w:rsidRPr="0060192D">
        <w:rPr>
          <w:rFonts w:ascii="Trebuchet MS" w:eastAsia="Calibri" w:hAnsi="Trebuchet MS" w:cs="Times New Roman"/>
          <w:b/>
          <w:color w:val="000000"/>
        </w:rPr>
        <w:t>Componența parteneriatului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2627BFBA" w14:textId="77777777" w:rsidTr="000A171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F22950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PUBLICI</w:t>
            </w:r>
          </w:p>
        </w:tc>
      </w:tr>
      <w:tr w:rsidR="00DA76F1" w:rsidRPr="0060192D" w14:paraId="2883E23D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F2F7F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20B8AB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B595973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 (localitate)</w:t>
            </w:r>
            <w:r w:rsidRPr="0060192D">
              <w:rPr>
                <w:rStyle w:val="Referinnotdesubsol"/>
                <w:rFonts w:ascii="Trebuchet MS" w:eastAsia="Calibri" w:hAnsi="Trebuchet MS" w:cs="Times New Roman"/>
                <w:b/>
                <w:color w:val="000000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DC98F1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DA76F1" w:rsidRPr="0060192D" w14:paraId="4C7AEE36" w14:textId="77777777" w:rsidTr="00D511C6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196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2738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Cristești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40CC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A775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32935FE5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6061" w14:textId="77777777" w:rsidR="00DA76F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216F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Miroslovești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8200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Miroslovești, com. Miroslovești,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42BF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0CD8CBD7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AB1B" w14:textId="77777777" w:rsidR="00E21AE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1F9F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Moțca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F76B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A9DA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4CBABBD2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C10F" w14:textId="77777777" w:rsidR="00E21AE1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4101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Stolniceni-Prăjescu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9436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Stolniceni-Prăjescu, com. Stolniceni-Prăjescu,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516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957C60" w:rsidRPr="0060192D" w14:paraId="4C640FE6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549" w14:textId="77777777" w:rsidR="00957C60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9DDF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Tătăruși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5160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8FCA" w14:textId="77777777" w:rsidR="00957C60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F61CA1" w:rsidRPr="0060192D" w14:paraId="36FF8421" w14:textId="77777777" w:rsidTr="00D511C6">
        <w:trPr>
          <w:trHeight w:val="332"/>
          <w:jc w:val="center"/>
          <w:ins w:id="0" w:author="Codrii Pascanilor" w:date="2022-06-21T12:50:00Z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6E04" w14:textId="548660FE" w:rsidR="00F61CA1" w:rsidRPr="0060192D" w:rsidRDefault="00F61CA1" w:rsidP="0060192D">
            <w:pPr>
              <w:spacing w:after="0"/>
              <w:jc w:val="center"/>
              <w:rPr>
                <w:ins w:id="1" w:author="Codrii Pascanilor" w:date="2022-06-21T12:50:00Z"/>
                <w:rFonts w:ascii="Trebuchet MS" w:eastAsia="Calibri" w:hAnsi="Trebuchet MS" w:cs="Times New Roman"/>
                <w:color w:val="000000"/>
              </w:rPr>
            </w:pPr>
            <w:ins w:id="2" w:author="Codrii Pascanilor" w:date="2022-06-21T12:50:00Z">
              <w:r>
                <w:rPr>
                  <w:rFonts w:ascii="Trebuchet MS" w:eastAsia="Calibri" w:hAnsi="Trebuchet MS" w:cs="Times New Roman"/>
                  <w:color w:val="000000"/>
                </w:rPr>
                <w:t>6.</w:t>
              </w:r>
            </w:ins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75E2" w14:textId="6453296A" w:rsidR="00F61CA1" w:rsidRPr="0060192D" w:rsidRDefault="00F61CA1" w:rsidP="0060192D">
            <w:pPr>
              <w:spacing w:after="0"/>
              <w:rPr>
                <w:ins w:id="3" w:author="Codrii Pascanilor" w:date="2022-06-21T12:50:00Z"/>
                <w:rFonts w:ascii="Trebuchet MS" w:eastAsia="Calibri" w:hAnsi="Trebuchet MS" w:cs="Times New Roman"/>
                <w:color w:val="000000"/>
              </w:rPr>
            </w:pPr>
            <w:ins w:id="4" w:author="Codrii Pascanilor" w:date="2022-06-21T12:50:00Z">
              <w:r>
                <w:rPr>
                  <w:rFonts w:ascii="Trebuchet MS" w:eastAsia="Calibri" w:hAnsi="Trebuchet MS" w:cs="Times New Roman"/>
                  <w:color w:val="000000"/>
                </w:rPr>
                <w:t>Orasul Dolhasca</w:t>
              </w:r>
            </w:ins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1E31" w14:textId="2D533255" w:rsidR="00F61CA1" w:rsidRPr="0060192D" w:rsidRDefault="00F61CA1" w:rsidP="0060192D">
            <w:pPr>
              <w:spacing w:after="0"/>
              <w:rPr>
                <w:ins w:id="5" w:author="Codrii Pascanilor" w:date="2022-06-21T12:50:00Z"/>
                <w:rFonts w:ascii="Trebuchet MS" w:eastAsia="Calibri" w:hAnsi="Trebuchet MS" w:cs="Times New Roman"/>
                <w:color w:val="000000"/>
              </w:rPr>
            </w:pPr>
            <w:ins w:id="6" w:author="Codrii Pascanilor" w:date="2022-06-21T12:50:00Z">
              <w:r>
                <w:rPr>
                  <w:rFonts w:ascii="Trebuchet MS" w:eastAsia="Calibri" w:hAnsi="Trebuchet MS" w:cs="Times New Roman"/>
                  <w:color w:val="000000"/>
                </w:rPr>
                <w:t>Sediul social: Or</w:t>
              </w:r>
            </w:ins>
            <w:ins w:id="7" w:author="Codrii Pascanilor" w:date="2022-06-21T12:56:00Z">
              <w:r w:rsidR="001E7896">
                <w:rPr>
                  <w:rFonts w:ascii="Trebuchet MS" w:eastAsia="Calibri" w:hAnsi="Trebuchet MS" w:cs="Times New Roman"/>
                  <w:color w:val="000000"/>
                </w:rPr>
                <w:t>a</w:t>
              </w:r>
            </w:ins>
            <w:ins w:id="8" w:author="Codrii Pascanilor" w:date="2022-06-21T12:50:00Z">
              <w:r>
                <w:rPr>
                  <w:rFonts w:ascii="Trebuchet MS" w:eastAsia="Calibri" w:hAnsi="Trebuchet MS" w:cs="Times New Roman"/>
                  <w:color w:val="000000"/>
                </w:rPr>
                <w:t>sul Dolhasca, jud. Suceava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1565" w14:textId="02A41505" w:rsidR="00F61CA1" w:rsidRPr="0060192D" w:rsidRDefault="00F61CA1" w:rsidP="0060192D">
            <w:pPr>
              <w:spacing w:after="0"/>
              <w:rPr>
                <w:ins w:id="9" w:author="Codrii Pascanilor" w:date="2022-06-21T12:50:00Z"/>
                <w:rFonts w:ascii="Trebuchet MS" w:eastAsia="Calibri" w:hAnsi="Trebuchet MS" w:cs="Times New Roman"/>
                <w:color w:val="000000"/>
              </w:rPr>
            </w:pPr>
            <w:ins w:id="10" w:author="Codrii Pascanilor" w:date="2022-06-21T12:50:00Z">
              <w:r w:rsidRPr="0060192D">
                <w:rPr>
                  <w:rFonts w:ascii="Trebuchet MS" w:eastAsia="Calibri" w:hAnsi="Trebuchet MS" w:cs="Times New Roman"/>
                  <w:color w:val="000000"/>
                </w:rPr>
                <w:t>Administrație publică</w:t>
              </w:r>
            </w:ins>
          </w:p>
        </w:tc>
      </w:tr>
      <w:tr w:rsidR="00DA76F1" w:rsidRPr="0060192D" w14:paraId="0CDB1E05" w14:textId="77777777" w:rsidTr="00916E0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C2CA64" w14:textId="324C15FB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PUB</w:t>
            </w:r>
            <w:r w:rsidR="00D511C6"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LICI DIN TOTAL PARTENERIAT </w:t>
            </w:r>
            <w:del w:id="11" w:author="Codrii Pascanilor" w:date="2022-06-21T12:53:00Z">
              <w:r w:rsidR="00634FEE" w:rsidDel="003F4F71">
                <w:rPr>
                  <w:rFonts w:ascii="Trebuchet MS" w:eastAsia="Calibri" w:hAnsi="Trebuchet MS" w:cs="Times New Roman"/>
                  <w:b/>
                  <w:color w:val="000000"/>
                </w:rPr>
                <w:delText>13,88%</w:delText>
              </w:r>
            </w:del>
            <w:ins w:id="12" w:author="Codrii Pascanilor" w:date="2022-06-21T12:54:00Z">
              <w:r w:rsidR="003F4F71">
                <w:rPr>
                  <w:rFonts w:ascii="Trebuchet MS" w:eastAsia="Calibri" w:hAnsi="Trebuchet MS" w:cs="Times New Roman"/>
                  <w:b/>
                  <w:color w:val="000000"/>
                </w:rPr>
                <w:t xml:space="preserve"> 16</w:t>
              </w:r>
            </w:ins>
            <w:ins w:id="13" w:author="Codrii Pascanilor" w:date="2022-06-21T12:55:00Z">
              <w:r w:rsidR="00050140">
                <w:rPr>
                  <w:rFonts w:ascii="Trebuchet MS" w:eastAsia="Calibri" w:hAnsi="Trebuchet MS" w:cs="Times New Roman"/>
                  <w:b/>
                  <w:color w:val="000000"/>
                </w:rPr>
                <w:t>,</w:t>
              </w:r>
            </w:ins>
            <w:ins w:id="14" w:author="Codrii Pascanilor" w:date="2022-06-21T12:54:00Z">
              <w:r w:rsidR="003F4F71">
                <w:rPr>
                  <w:rFonts w:ascii="Trebuchet MS" w:eastAsia="Calibri" w:hAnsi="Trebuchet MS" w:cs="Times New Roman"/>
                  <w:b/>
                  <w:color w:val="000000"/>
                </w:rPr>
                <w:t>2</w:t>
              </w:r>
            </w:ins>
            <w:ins w:id="15" w:author="Codrii Pascanilor" w:date="2022-06-21T12:59:00Z">
              <w:r w:rsidR="00A6461F">
                <w:rPr>
                  <w:rFonts w:ascii="Trebuchet MS" w:eastAsia="Calibri" w:hAnsi="Trebuchet MS" w:cs="Times New Roman"/>
                  <w:b/>
                  <w:color w:val="000000"/>
                </w:rPr>
                <w:t>2</w:t>
              </w:r>
            </w:ins>
            <w:ins w:id="16" w:author="Codrii Pascanilor" w:date="2022-06-21T12:54:00Z">
              <w:r w:rsidR="003F4F71">
                <w:rPr>
                  <w:rFonts w:ascii="Trebuchet MS" w:eastAsia="Calibri" w:hAnsi="Trebuchet MS" w:cs="Times New Roman"/>
                  <w:b/>
                  <w:color w:val="000000"/>
                </w:rPr>
                <w:t>%</w:t>
              </w:r>
            </w:ins>
          </w:p>
        </w:tc>
      </w:tr>
    </w:tbl>
    <w:p w14:paraId="4D1B686D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6C80DB05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8209CC" w14:textId="77777777" w:rsidR="00D511C6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PRIVAŢI</w:t>
            </w:r>
          </w:p>
          <w:p w14:paraId="2ABE95AD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(inclusiv parteneriat într-un domeniu relevant constituit juridic înainte de lansarea apelului de selecție)</w:t>
            </w:r>
          </w:p>
        </w:tc>
      </w:tr>
      <w:tr w:rsidR="00DA76F1" w:rsidRPr="0060192D" w14:paraId="5C41D7F4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65F5278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EB7E9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2652FA4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filială(localitate)</w:t>
            </w:r>
            <w:r w:rsidR="00074BB4" w:rsidRPr="0060192D">
              <w:rPr>
                <w:rStyle w:val="Referinnotdesubsol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EE181EA" w14:textId="77777777" w:rsidR="00DA76F1" w:rsidRPr="0060192D" w:rsidRDefault="00DA76F1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370167" w:rsidRPr="0060192D" w14:paraId="5EA7348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A5D9" w14:textId="77777777" w:rsidR="00370167" w:rsidRPr="0060192D" w:rsidRDefault="00370167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597C" w14:textId="77777777" w:rsidR="00370167" w:rsidRPr="0060192D" w:rsidRDefault="00370167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Popuțoaia Gheorghiță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DA38" w14:textId="77777777" w:rsidR="00370167" w:rsidRPr="0060192D" w:rsidRDefault="000D556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699" w14:textId="77777777" w:rsidR="00370167" w:rsidRPr="0060192D" w:rsidRDefault="00370167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2000971D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37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43FB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Emily IMPEX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E44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47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Intermedieri in comertul cu materialul lemnos si materiale de constructii-4613</w:t>
            </w:r>
          </w:p>
        </w:tc>
      </w:tr>
      <w:tr w:rsidR="008F47EA" w:rsidRPr="0060192D" w14:paraId="7CA58C0E" w14:textId="77777777" w:rsidTr="008F47EA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DF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C83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Benchea Ionuț Viorel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7C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Moțca, com. Moțca, </w:t>
            </w:r>
            <w:r w:rsidR="00113E9E" w:rsidRPr="0060192D">
              <w:rPr>
                <w:rFonts w:ascii="Trebuchet MS" w:eastAsia="Calibri" w:hAnsi="Trebuchet MS" w:cs="Times New Roman"/>
              </w:rPr>
              <w:t xml:space="preserve">str. Moldovei nr. 179, </w:t>
            </w:r>
            <w:r w:rsidRPr="0060192D">
              <w:rPr>
                <w:rFonts w:ascii="Trebuchet MS" w:eastAsia="Calibri" w:hAnsi="Trebuchet MS" w:cs="Times New Roman"/>
              </w:rPr>
              <w:t>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F4B4" w14:textId="77777777" w:rsidR="008F47EA" w:rsidRPr="0060192D" w:rsidRDefault="00113E9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al ziarelor si articolelor de papetarie, in magazine specializate-4762</w:t>
            </w:r>
          </w:p>
        </w:tc>
      </w:tr>
      <w:tr w:rsidR="008F47EA" w:rsidRPr="0060192D" w14:paraId="5887BC81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00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B6CE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Roby-Luk-Myh 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03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23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8F47EA" w:rsidRPr="0060192D" w14:paraId="618887A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98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CA3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573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Punct de lucru: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60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Fabricarea de articole confectionate din textile (cu exceptia imbracamintei si lenjeriei de corp)-1392</w:t>
            </w:r>
          </w:p>
        </w:tc>
      </w:tr>
      <w:tr w:rsidR="008F47EA" w:rsidRPr="0060192D" w14:paraId="78D90566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73E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6.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408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Murariu Mirela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40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962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8F47EA" w:rsidRPr="0060192D" w14:paraId="5FB145BB" w14:textId="77777777" w:rsidTr="000D556E">
        <w:trPr>
          <w:trHeight w:val="5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FE65" w14:textId="07DD2A74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7 </w:t>
            </w:r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2409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Hîrtopanu Simona-Viorica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41B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82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14:paraId="726FDC7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BE80" w14:textId="4AB259B7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8 </w:t>
            </w:r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EB4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D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755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difuzare a programelor de televiziune-6020</w:t>
            </w:r>
          </w:p>
        </w:tc>
      </w:tr>
      <w:tr w:rsidR="008F47EA" w:rsidRPr="0060192D" w14:paraId="63AA5AA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2BE8" w14:textId="37289673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9 </w:t>
            </w:r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93A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26A8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Uda, com. Tătăruși, nr. 11,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EAE6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alimentatie (catering) pentru evenimente-5621</w:t>
            </w:r>
          </w:p>
        </w:tc>
      </w:tr>
      <w:tr w:rsidR="008F47EA" w:rsidRPr="0060192D" w14:paraId="79AEAF6E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4EED2" w14:textId="2B2092DE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10 </w:t>
            </w:r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AB79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Oli-Construct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1283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Pietrosu,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A1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ridicata al materialului lemnos si al materialelor de constructii si echipamentelor sanitare-4673</w:t>
            </w:r>
          </w:p>
        </w:tc>
      </w:tr>
      <w:tr w:rsidR="008F47EA" w:rsidRPr="0060192D" w14:paraId="02ADB84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0C17" w14:textId="1BAF275E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11 </w:t>
            </w:r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B56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Bolohan Cezar-Constantin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411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2E4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pasarilor-0147</w:t>
            </w:r>
          </w:p>
        </w:tc>
      </w:tr>
      <w:tr w:rsidR="008F47EA" w:rsidRPr="0060192D" w14:paraId="0E44B4B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CE76" w14:textId="2985F706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12 </w:t>
            </w:r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62D3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Rusu Mihai-Stefanel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47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C245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in ferme mixte-0150</w:t>
            </w:r>
          </w:p>
        </w:tc>
      </w:tr>
      <w:tr w:rsidR="008F47EA" w:rsidRPr="0060192D" w14:paraId="1E74CA8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E702" w14:textId="13626BA9" w:rsidR="008F47EA" w:rsidRPr="0060192D" w:rsidRDefault="00E431AB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13 </w:t>
            </w:r>
            <w:r w:rsidR="008F47EA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34B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Gurzun C. Cristian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DCB2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nr. 1172,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63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272034" w:rsidRPr="0060192D" w14:paraId="6C91591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E4CB" w14:textId="56520936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14 </w:t>
            </w:r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0115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Ioneasa Mihaela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6B7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1F7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legumelor si a pepenilor, a radacinoaselor si tuberculilor-0113</w:t>
            </w:r>
          </w:p>
        </w:tc>
      </w:tr>
      <w:tr w:rsidR="00272034" w:rsidRPr="0060192D" w14:paraId="595CA2F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DC8A" w14:textId="1F8D4A23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15 </w:t>
            </w:r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667C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80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Reg. Agricol vol. 4, poz. 23,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C10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272034" w:rsidRPr="0060192D" w14:paraId="7F6D386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D90" w14:textId="6A603C11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16 </w:t>
            </w:r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235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Daspet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8F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F1A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auxiliare pentru productia vegetala-0161</w:t>
            </w:r>
          </w:p>
        </w:tc>
      </w:tr>
      <w:tr w:rsidR="00272034" w:rsidRPr="0060192D" w14:paraId="45D92D6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07B0" w14:textId="08ED5695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lastRenderedPageBreak/>
              <w:t xml:space="preserve">17 </w:t>
            </w:r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A203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13F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0AD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272034" w:rsidRPr="0060192D" w14:paraId="5B21EB62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AF3" w14:textId="1133A0A9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18 </w:t>
            </w:r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00A5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A80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4E6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272034" w:rsidRPr="0060192D" w14:paraId="49CA1D4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554" w14:textId="1E344C09" w:rsidR="00272034" w:rsidRPr="0060192D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19 </w:t>
            </w:r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727A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9FC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F0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tutun-5211</w:t>
            </w:r>
          </w:p>
        </w:tc>
      </w:tr>
      <w:tr w:rsidR="00272034" w:rsidRPr="0060192D" w14:paraId="17830DC8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7F6A" w14:textId="0F427604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20 </w:t>
            </w:r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EF60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S. Maria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223D1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 xml:space="preserve">Sediul social: sat Soci,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F39F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palntelor leguminoase si a plantelor producatoare de seminte oleaginoase - 0111</w:t>
            </w:r>
          </w:p>
        </w:tc>
      </w:tr>
      <w:tr w:rsidR="00272034" w:rsidRPr="0060192D" w14:paraId="2E1D5024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5E2B" w14:textId="7DE4A647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21 </w:t>
            </w:r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470D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S.C. IULIAN GROUP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96BD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A2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(exclisiv orez), plantelor leguminoase si a plantelor producatoare de seminte oleaginoase - 0111</w:t>
            </w:r>
          </w:p>
        </w:tc>
      </w:tr>
      <w:tr w:rsidR="00272034" w:rsidRPr="0060192D" w14:paraId="145C9E11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3F2F" w14:textId="74A8459F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22 </w:t>
            </w:r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BA34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Maricica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255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939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plantelor leguminoase si a plantelor producatoare de seminte oleaginoase - 0111</w:t>
            </w:r>
          </w:p>
        </w:tc>
      </w:tr>
      <w:tr w:rsidR="00272034" w:rsidRPr="0060192D" w14:paraId="45696954" w14:textId="77777777" w:rsidTr="00256E02">
        <w:trPr>
          <w:trHeight w:val="10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B636" w14:textId="3BAED82B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23 </w:t>
            </w:r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0CC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51D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Sediul social: sat Verseni,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2CD4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</w:t>
            </w:r>
            <w:r>
              <w:rPr>
                <w:rFonts w:ascii="Trebuchet MS" w:eastAsia="Calibri" w:hAnsi="Trebuchet MS" w:cs="Times New Roman"/>
                <w:color w:val="000000"/>
              </w:rPr>
              <w:t>erea ovinelor si caprinelor -0145</w:t>
            </w:r>
          </w:p>
        </w:tc>
      </w:tr>
      <w:tr w:rsidR="00272034" w:rsidRPr="0060192D" w14:paraId="19A86499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8AB6" w14:textId="6516F929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24 </w:t>
            </w:r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6818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Daniel-Emil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E43DA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Stolniceni-Prajescu,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C19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 - 0111</w:t>
            </w:r>
          </w:p>
        </w:tc>
      </w:tr>
      <w:tr w:rsidR="00272034" w:rsidRPr="0060192D" w14:paraId="6105B5F8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F19C" w14:textId="63E8C82F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25 </w:t>
            </w:r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D81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Cristestii Moldovei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01AF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5391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bovinelor de lapte -0141</w:t>
            </w:r>
          </w:p>
        </w:tc>
      </w:tr>
      <w:tr w:rsidR="00272034" w:rsidRPr="0060192D" w14:paraId="6F882734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D232" w14:textId="6D8E9D92" w:rsidR="00272034" w:rsidRDefault="00E431AB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26 </w:t>
            </w:r>
            <w:r w:rsidR="00272034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9F9B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 xml:space="preserve">Cooperativa Agricola de Gradul </w:t>
            </w:r>
            <w:r>
              <w:rPr>
                <w:rFonts w:ascii="Trebuchet MS" w:hAnsi="Trebuchet MS" w:cs="Arial"/>
                <w:iCs/>
              </w:rPr>
              <w:lastRenderedPageBreak/>
              <w:t>I Stejarul Miroslovesti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D62C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lastRenderedPageBreak/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4028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Cultivarea cerealelor (exclusiv orez), plantelor leguminoase si a </w:t>
            </w:r>
            <w:r>
              <w:rPr>
                <w:rFonts w:ascii="Trebuchet MS" w:eastAsia="Calibri" w:hAnsi="Trebuchet MS" w:cs="Times New Roman"/>
                <w:color w:val="000000"/>
              </w:rPr>
              <w:lastRenderedPageBreak/>
              <w:t>plantelor producatoare de seminte oleaginoase - 0111</w:t>
            </w:r>
          </w:p>
        </w:tc>
      </w:tr>
      <w:tr w:rsidR="00272034" w:rsidRPr="0060192D" w14:paraId="39794273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F09B0E" w14:textId="30EEE476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lastRenderedPageBreak/>
              <w:t>PONDEREA PARTENERILOR PRIVATI</w:t>
            </w:r>
            <w:r>
              <w:rPr>
                <w:rFonts w:ascii="Trebuchet MS" w:eastAsia="Calibri" w:hAnsi="Trebuchet MS" w:cs="Times New Roman"/>
                <w:b/>
                <w:color w:val="000000"/>
              </w:rPr>
              <w:t xml:space="preserve"> DIN TOTAL PARTENERIAT </w:t>
            </w:r>
            <w:r w:rsidR="003E7785">
              <w:rPr>
                <w:rFonts w:ascii="Trebuchet MS" w:eastAsia="Calibri" w:hAnsi="Trebuchet MS" w:cs="Times New Roman"/>
                <w:b/>
                <w:color w:val="000000"/>
              </w:rPr>
              <w:t xml:space="preserve"> </w:t>
            </w:r>
            <w:del w:id="17" w:author="Codrii Pascanilor" w:date="2022-06-21T12:54:00Z">
              <w:r w:rsidR="003E7785" w:rsidDel="003F4F71">
                <w:rPr>
                  <w:rFonts w:ascii="Trebuchet MS" w:eastAsia="Calibri" w:hAnsi="Trebuchet MS" w:cs="Times New Roman"/>
                  <w:b/>
                  <w:color w:val="000000"/>
                </w:rPr>
                <w:delText>72,22%</w:delText>
              </w:r>
              <w:r w:rsidR="00651C32" w:rsidDel="003F4F71">
                <w:rPr>
                  <w:rFonts w:ascii="Trebuchet MS" w:eastAsia="Calibri" w:hAnsi="Trebuchet MS" w:cs="Times New Roman"/>
                  <w:b/>
                  <w:color w:val="000000"/>
                </w:rPr>
                <w:delText xml:space="preserve"> </w:delText>
              </w:r>
            </w:del>
            <w:ins w:id="18" w:author="Codrii Pascanilor" w:date="2022-06-21T12:54:00Z">
              <w:r w:rsidR="003F4F71">
                <w:rPr>
                  <w:rFonts w:ascii="Trebuchet MS" w:eastAsia="Calibri" w:hAnsi="Trebuchet MS" w:cs="Times New Roman"/>
                  <w:b/>
                  <w:color w:val="000000"/>
                </w:rPr>
                <w:t>70,27%</w:t>
              </w:r>
            </w:ins>
          </w:p>
        </w:tc>
      </w:tr>
    </w:tbl>
    <w:p w14:paraId="7BF711DC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2693"/>
        <w:gridCol w:w="3544"/>
      </w:tblGrid>
      <w:tr w:rsidR="00F31E7C" w:rsidRPr="0060192D" w14:paraId="3A79DEA6" w14:textId="77777777" w:rsidTr="00766E26">
        <w:trPr>
          <w:cantSplit/>
          <w:trHeight w:val="332"/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752E3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SOCIETATE CIVILĂ (ONG)</w:t>
            </w:r>
          </w:p>
        </w:tc>
      </w:tr>
      <w:tr w:rsidR="00F31E7C" w:rsidRPr="0060192D" w14:paraId="1A22E4F4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5F5FC4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5E9DDC3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7ED498C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lucru/sucursală/filială (localitate)</w:t>
            </w:r>
            <w:r w:rsidRPr="0060192D">
              <w:rPr>
                <w:rStyle w:val="Referinnotdesubsol"/>
                <w:rFonts w:ascii="Trebuchet MS" w:hAnsi="Trebuchet MS"/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52B532D" w14:textId="77777777" w:rsidR="00F31E7C" w:rsidRPr="0060192D" w:rsidRDefault="00F31E7C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  <w:r w:rsidRPr="0060192D">
              <w:rPr>
                <w:rStyle w:val="Referinnotdesubsol"/>
                <w:rFonts w:ascii="Trebuchet MS" w:eastAsia="Calibri" w:hAnsi="Trebuchet MS" w:cs="Times New Roman"/>
                <w:b/>
                <w:color w:val="000000"/>
              </w:rPr>
              <w:footnoteReference w:id="2"/>
            </w:r>
          </w:p>
        </w:tc>
      </w:tr>
      <w:tr w:rsidR="000A557D" w:rsidRPr="0060192D" w14:paraId="41BDBD9D" w14:textId="77777777" w:rsidTr="00766E26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250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7254" w14:textId="77777777" w:rsidR="00F31E7C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hAnsi="Trebuchet MS"/>
              </w:rPr>
              <w:t>Asociația „</w:t>
            </w:r>
            <w:r w:rsidR="00D511C6" w:rsidRPr="0060192D">
              <w:rPr>
                <w:rFonts w:ascii="Trebuchet MS" w:hAnsi="Trebuchet MS"/>
              </w:rPr>
              <w:t>Gipsy Eye”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C79F" w14:textId="77777777" w:rsidR="00F31E7C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Brătești, com. Stolniceni-Prăjescu, jud. Iași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070F" w14:textId="77777777" w:rsidR="00F31E7C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256E02">
              <w:rPr>
                <w:rFonts w:ascii="Trebuchet MS" w:eastAsia="Calibri" w:hAnsi="Trebuchet MS" w:cs="Times New Roman"/>
              </w:rPr>
              <w:t>-integrarea socio-economica a cetatenilor romani de etnie roma;</w:t>
            </w:r>
          </w:p>
          <w:p w14:paraId="4682C4A8" w14:textId="77777777" w:rsidR="002E36AA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256E02">
              <w:rPr>
                <w:rFonts w:ascii="Trebuchet MS" w:eastAsia="Calibri" w:hAnsi="Trebuchet MS" w:cs="Times New Roman"/>
              </w:rPr>
              <w:t>-sprijinirea copiilor defavorizați aparținând etniei rome;</w:t>
            </w:r>
          </w:p>
          <w:p w14:paraId="21BF44C3" w14:textId="77777777" w:rsidR="002E36AA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256E02">
              <w:rPr>
                <w:rFonts w:ascii="Trebuchet MS" w:eastAsia="Calibri" w:hAnsi="Trebuchet MS" w:cs="Times New Roman"/>
              </w:rPr>
              <w:t>-</w:t>
            </w:r>
            <w:r w:rsidRPr="00256E02">
              <w:rPr>
                <w:rFonts w:ascii="Trebuchet MS" w:hAnsi="Trebuchet MS"/>
              </w:rPr>
              <w:t>integrarea femeii rome în societate.</w:t>
            </w:r>
          </w:p>
        </w:tc>
      </w:tr>
      <w:tr w:rsidR="00DB7A2A" w:rsidRPr="0060192D" w14:paraId="096886FE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0288" w14:textId="77777777" w:rsidR="00DB7A2A" w:rsidRPr="0060192D" w:rsidRDefault="00DB7A2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F4B9" w14:textId="77777777" w:rsidR="00DB7A2A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Pro Sănătate-Mediu-Educație-Cultura (Pro S.M.E.C.)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2477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B91C" w14:textId="77777777" w:rsidR="00DB7A2A" w:rsidRPr="00256E02" w:rsidRDefault="002E36AA" w:rsidP="0060192D">
            <w:pPr>
              <w:spacing w:after="0"/>
              <w:rPr>
                <w:rFonts w:ascii="Trebuchet MS" w:hAnsi="Trebuchet MS"/>
              </w:rPr>
            </w:pPr>
            <w:r w:rsidRPr="00256E02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256E02">
              <w:rPr>
                <w:rFonts w:ascii="Trebuchet MS" w:hAnsi="Trebuchet MS"/>
              </w:rPr>
              <w:t>in domeniul incluziunii romilor;</w:t>
            </w:r>
          </w:p>
          <w:p w14:paraId="17E30C6A" w14:textId="77777777" w:rsidR="002E36AA" w:rsidRPr="00256E02" w:rsidRDefault="002E36AA" w:rsidP="0060192D">
            <w:pPr>
              <w:spacing w:after="0"/>
              <w:rPr>
                <w:rFonts w:ascii="Trebuchet MS" w:hAnsi="Trebuchet MS"/>
              </w:rPr>
            </w:pPr>
            <w:r w:rsidRPr="00256E02">
              <w:rPr>
                <w:rFonts w:ascii="Trebuchet MS" w:hAnsi="Trebuchet MS"/>
              </w:rPr>
              <w:t>-in domeniul sprijinirii tineretului;</w:t>
            </w:r>
          </w:p>
          <w:p w14:paraId="7C5FFC8C" w14:textId="77777777" w:rsidR="002E36AA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256E02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256E02">
              <w:rPr>
                <w:rFonts w:ascii="Trebuchet MS" w:hAnsi="Trebuchet MS"/>
              </w:rPr>
              <w:t>in domeniul protecției mediului</w:t>
            </w:r>
          </w:p>
        </w:tc>
      </w:tr>
      <w:tr w:rsidR="00DB7A2A" w:rsidRPr="0060192D" w14:paraId="05CCFE78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62C4" w14:textId="77777777" w:rsidR="00DB7A2A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BE4A" w14:textId="77777777" w:rsidR="00DB7A2A" w:rsidRPr="0060192D" w:rsidRDefault="002E36A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crescătorilor de animale și produse agricole a comunei Moțca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27E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CBCC" w14:textId="77777777" w:rsidR="00DB7A2A" w:rsidRPr="00256E02" w:rsidRDefault="002E36AA" w:rsidP="0060192D">
            <w:pPr>
              <w:spacing w:after="0"/>
              <w:rPr>
                <w:rFonts w:ascii="Trebuchet MS" w:hAnsi="Trebuchet MS"/>
              </w:rPr>
            </w:pPr>
            <w:r w:rsidRPr="00256E02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256E02">
              <w:rPr>
                <w:rFonts w:ascii="Trebuchet MS" w:hAnsi="Trebuchet MS"/>
              </w:rPr>
              <w:t>protecția, conservarea și ameliorarea mediului;</w:t>
            </w:r>
          </w:p>
          <w:p w14:paraId="780C2AA5" w14:textId="77777777" w:rsidR="002E36AA" w:rsidRPr="00256E02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256E02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256E02">
              <w:rPr>
                <w:rFonts w:ascii="Trebuchet MS" w:hAnsi="Trebuchet MS"/>
              </w:rPr>
              <w:t>cresterea, ameliorarea si valorificarea produselor rezultate din cresterea ovinelor, bovinelor, caprinelor si a altor animale precum si productia culturilor agricole si a produselor agricole.</w:t>
            </w:r>
          </w:p>
        </w:tc>
      </w:tr>
      <w:tr w:rsidR="006F3615" w14:paraId="5D1937F7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0542" w14:textId="77777777" w:rsidR="006F3615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56946" w14:textId="77777777" w:rsidR="006F3615" w:rsidRDefault="006F3615" w:rsidP="006F361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Asociatia crescatorilor de animale din comuna Motca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9A6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sat Boureni, comuna Motca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C0D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animalelor</w:t>
            </w:r>
          </w:p>
        </w:tc>
      </w:tr>
      <w:tr w:rsidR="006F3615" w:rsidRPr="0060192D" w14:paraId="7C09F54E" w14:textId="77777777" w:rsidTr="00766E2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EC5A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0892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94A4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3BFC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</w:p>
        </w:tc>
      </w:tr>
      <w:tr w:rsidR="006F3615" w:rsidRPr="0060192D" w14:paraId="2502F76F" w14:textId="77777777" w:rsidTr="00766E26">
        <w:trPr>
          <w:trHeight w:val="249"/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14AB79" w14:textId="4F81CD01" w:rsidR="006F3615" w:rsidRPr="0060192D" w:rsidRDefault="006F3615" w:rsidP="006F3615">
            <w:pPr>
              <w:pStyle w:val="Frspaiere"/>
              <w:spacing w:line="276" w:lineRule="auto"/>
              <w:rPr>
                <w:rFonts w:ascii="Trebuchet MS" w:hAnsi="Trebuchet MS"/>
                <w:b/>
              </w:rPr>
            </w:pPr>
            <w:r w:rsidRPr="0060192D">
              <w:rPr>
                <w:rFonts w:ascii="Trebuchet MS" w:hAnsi="Trebuchet MS"/>
                <w:b/>
              </w:rPr>
              <w:t>PONDEREA PARTENERILOR – SOCIETATE CIVILĂ DIN TOTAL PARTENERIAT</w:t>
            </w:r>
            <w:r>
              <w:rPr>
                <w:rFonts w:ascii="Trebuchet MS" w:hAnsi="Trebuchet MS"/>
                <w:b/>
              </w:rPr>
              <w:t xml:space="preserve"> </w:t>
            </w:r>
            <w:del w:id="19" w:author="Codrii Pascanilor" w:date="2022-06-21T12:54:00Z">
              <w:r w:rsidR="00766E26" w:rsidDel="003F4F71">
                <w:rPr>
                  <w:rFonts w:ascii="Trebuchet MS" w:hAnsi="Trebuchet MS"/>
                  <w:b/>
                </w:rPr>
                <w:delText>11,11%</w:delText>
              </w:r>
            </w:del>
            <w:ins w:id="20" w:author="Codrii Pascanilor" w:date="2022-06-21T12:54:00Z">
              <w:r w:rsidR="003F4F71">
                <w:rPr>
                  <w:rFonts w:ascii="Trebuchet MS" w:hAnsi="Trebuchet MS"/>
                  <w:b/>
                </w:rPr>
                <w:t xml:space="preserve"> 10,81%</w:t>
              </w:r>
            </w:ins>
          </w:p>
        </w:tc>
      </w:tr>
    </w:tbl>
    <w:p w14:paraId="7DDB12D2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BD51B1" w:rsidRPr="0060192D" w14:paraId="0D9C41F5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6DF6A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PERSOANE FIZICE RELEVANTE</w:t>
            </w:r>
          </w:p>
        </w:tc>
      </w:tr>
      <w:tr w:rsidR="00BD51B1" w:rsidRPr="0060192D" w14:paraId="35A5510E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E9B0CF3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4CA1EA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Nume și prenume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FEC6D7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Domiciliu</w:t>
            </w:r>
            <w:r w:rsidRPr="0060192D">
              <w:rPr>
                <w:rStyle w:val="Referinnotdesubsol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C3057CF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Domeniu de activitate relevant în raport cu SDL</w:t>
            </w:r>
          </w:p>
        </w:tc>
      </w:tr>
      <w:tr w:rsidR="00277EBF" w:rsidRPr="0060192D" w14:paraId="57785270" w14:textId="77777777" w:rsidTr="00256E02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4A0C" w14:textId="0CC7F807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7E88" w14:textId="6E82CB94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Apetri Catalin - Iulian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F0EE2" w14:textId="2AC8DEF5" w:rsidR="00277EBF" w:rsidRPr="0060192D" w:rsidRDefault="00277EBF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     -    </w:t>
            </w:r>
            <w:r w:rsidRPr="00FC5D1E">
              <w:rPr>
                <w:rFonts w:ascii="Trebuchet MS" w:eastAsia="Calibri" w:hAnsi="Trebuchet MS" w:cs="Times New Roman"/>
                <w:color w:val="000000"/>
              </w:rPr>
              <w:t>sat Homita,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C806" w14:textId="1E026A21" w:rsidR="00277EBF" w:rsidRPr="0060192D" w:rsidRDefault="00190726" w:rsidP="00277EBF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Persoana fizica, membru fondator al GAL cu SC FERMA CHIRILA SRL, pe </w:t>
            </w:r>
            <w:r>
              <w:rPr>
                <w:rFonts w:ascii="Trebuchet MS" w:eastAsia="Calibri" w:hAnsi="Trebuchet MS" w:cs="Times New Roman"/>
                <w:color w:val="000000"/>
              </w:rPr>
              <w:lastRenderedPageBreak/>
              <w:t>care a vandut-o</w:t>
            </w:r>
            <w:r w:rsidR="00E431AB">
              <w:rPr>
                <w:rFonts w:ascii="Trebuchet MS" w:eastAsia="Calibri" w:hAnsi="Trebuchet MS" w:cs="Times New Roman"/>
                <w:color w:val="000000"/>
              </w:rPr>
              <w:t>,</w:t>
            </w:r>
            <w:r>
              <w:rPr>
                <w:rFonts w:ascii="Trebuchet MS" w:eastAsia="Calibri" w:hAnsi="Trebuchet MS" w:cs="Times New Roman"/>
                <w:color w:val="000000"/>
              </w:rPr>
              <w:t xml:space="preserve"> ramanand mem</w:t>
            </w:r>
            <w:r w:rsidR="00050140">
              <w:rPr>
                <w:rFonts w:ascii="Trebuchet MS" w:eastAsia="Calibri" w:hAnsi="Trebuchet MS" w:cs="Times New Roman"/>
                <w:color w:val="000000"/>
              </w:rPr>
              <w:t>b</w:t>
            </w:r>
            <w:r>
              <w:rPr>
                <w:rFonts w:ascii="Trebuchet MS" w:eastAsia="Calibri" w:hAnsi="Trebuchet MS" w:cs="Times New Roman"/>
                <w:color w:val="000000"/>
              </w:rPr>
              <w:t>ru ca si persoana fizica. In prezent activeaza in cadrul fermei agricole I.I. Apetri Maricica, administrata de sotia sa.</w:t>
            </w:r>
          </w:p>
        </w:tc>
      </w:tr>
      <w:tr w:rsidR="00277EBF" w:rsidRPr="0060192D" w14:paraId="0DADC94B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DFF7EBC" w14:textId="29F2985E" w:rsidR="00277EBF" w:rsidRPr="0060192D" w:rsidRDefault="00277EBF" w:rsidP="00277EBF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lastRenderedPageBreak/>
              <w:t xml:space="preserve">PONDEREA PARTENERILOR – PERSOANE FIZICE RELEVANTE DIN TOTAL PARTENERIAT </w:t>
            </w:r>
            <w:r w:rsidR="00766E26">
              <w:rPr>
                <w:rFonts w:ascii="Trebuchet MS" w:eastAsia="Calibri" w:hAnsi="Trebuchet MS" w:cs="Times New Roman"/>
                <w:b/>
                <w:color w:val="000000"/>
              </w:rPr>
              <w:t xml:space="preserve"> </w:t>
            </w:r>
            <w:del w:id="21" w:author="Codrii Pascanilor" w:date="2022-06-21T12:54:00Z">
              <w:r w:rsidR="00766E26" w:rsidDel="003F4F71">
                <w:rPr>
                  <w:rFonts w:ascii="Trebuchet MS" w:eastAsia="Calibri" w:hAnsi="Trebuchet MS" w:cs="Times New Roman"/>
                  <w:b/>
                  <w:color w:val="000000"/>
                </w:rPr>
                <w:delText>2,77%</w:delText>
              </w:r>
              <w:r w:rsidRPr="0060192D" w:rsidDel="003F4F71">
                <w:rPr>
                  <w:rFonts w:ascii="Trebuchet MS" w:eastAsia="Calibri" w:hAnsi="Trebuchet MS" w:cs="Times New Roman"/>
                  <w:b/>
                  <w:color w:val="000000"/>
                </w:rPr>
                <w:delText xml:space="preserve"> </w:delText>
              </w:r>
            </w:del>
            <w:ins w:id="22" w:author="Codrii Pascanilor" w:date="2022-06-21T12:54:00Z">
              <w:r w:rsidR="003F4F71">
                <w:rPr>
                  <w:rFonts w:ascii="Trebuchet MS" w:eastAsia="Calibri" w:hAnsi="Trebuchet MS" w:cs="Times New Roman"/>
                  <w:b/>
                  <w:color w:val="000000"/>
                </w:rPr>
                <w:t xml:space="preserve"> 2,7</w:t>
              </w:r>
            </w:ins>
            <w:ins w:id="23" w:author="Codrii Pascanilor" w:date="2022-07-04T12:42:00Z">
              <w:r w:rsidR="004854A3">
                <w:rPr>
                  <w:rFonts w:ascii="Trebuchet MS" w:eastAsia="Calibri" w:hAnsi="Trebuchet MS" w:cs="Times New Roman"/>
                  <w:b/>
                  <w:color w:val="000000"/>
                </w:rPr>
                <w:t>0</w:t>
              </w:r>
            </w:ins>
            <w:ins w:id="24" w:author="Codrii Pascanilor" w:date="2022-06-21T12:54:00Z">
              <w:r w:rsidR="003F4F71">
                <w:rPr>
                  <w:rFonts w:ascii="Trebuchet MS" w:eastAsia="Calibri" w:hAnsi="Trebuchet MS" w:cs="Times New Roman"/>
                  <w:b/>
                  <w:color w:val="000000"/>
                </w:rPr>
                <w:t>%</w:t>
              </w:r>
              <w:r w:rsidR="001A5A1D">
                <w:rPr>
                  <w:rFonts w:ascii="Trebuchet MS" w:eastAsia="Calibri" w:hAnsi="Trebuchet MS" w:cs="Times New Roman"/>
                  <w:b/>
                  <w:color w:val="000000"/>
                </w:rPr>
                <w:t xml:space="preserve"> </w:t>
              </w:r>
            </w:ins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(max. 5%)</w:t>
            </w:r>
          </w:p>
        </w:tc>
      </w:tr>
    </w:tbl>
    <w:p w14:paraId="5F0FF14D" w14:textId="77777777" w:rsidR="00DA76F1" w:rsidRPr="0060192D" w:rsidRDefault="00DA76F1" w:rsidP="00FC5D1E">
      <w:pPr>
        <w:contextualSpacing/>
        <w:jc w:val="both"/>
        <w:outlineLvl w:val="0"/>
        <w:rPr>
          <w:rFonts w:ascii="Trebuchet MS" w:eastAsia="Calibri" w:hAnsi="Trebuchet MS" w:cs="Times New Roman"/>
          <w:i/>
          <w:color w:val="000000"/>
        </w:rPr>
      </w:pPr>
    </w:p>
    <w:sectPr w:rsidR="00DA76F1" w:rsidRPr="0060192D" w:rsidSect="004D0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6A892" w14:textId="77777777" w:rsidR="007730C3" w:rsidRDefault="007730C3" w:rsidP="00DA76F1">
      <w:pPr>
        <w:spacing w:after="0" w:line="240" w:lineRule="auto"/>
      </w:pPr>
      <w:r>
        <w:separator/>
      </w:r>
    </w:p>
  </w:endnote>
  <w:endnote w:type="continuationSeparator" w:id="0">
    <w:p w14:paraId="67C92BC2" w14:textId="77777777" w:rsidR="007730C3" w:rsidRDefault="007730C3" w:rsidP="00DA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E6CB9" w14:textId="77777777" w:rsidR="007730C3" w:rsidRDefault="007730C3" w:rsidP="00DA76F1">
      <w:pPr>
        <w:spacing w:after="0" w:line="240" w:lineRule="auto"/>
      </w:pPr>
      <w:r>
        <w:separator/>
      </w:r>
    </w:p>
  </w:footnote>
  <w:footnote w:type="continuationSeparator" w:id="0">
    <w:p w14:paraId="5F1652B2" w14:textId="77777777" w:rsidR="007730C3" w:rsidRDefault="007730C3" w:rsidP="00DA76F1">
      <w:pPr>
        <w:spacing w:after="0" w:line="240" w:lineRule="auto"/>
      </w:pPr>
      <w:r>
        <w:continuationSeparator/>
      </w:r>
    </w:p>
  </w:footnote>
  <w:footnote w:id="1">
    <w:p w14:paraId="2F4947AE" w14:textId="77777777" w:rsidR="00DA76F1" w:rsidRPr="00A84520" w:rsidRDefault="00DA76F1" w:rsidP="00074BB4">
      <w:pPr>
        <w:pStyle w:val="Textnotdesubsol"/>
        <w:jc w:val="both"/>
        <w:rPr>
          <w:rFonts w:ascii="Trebuchet MS" w:hAnsi="Trebuchet MS"/>
          <w:sz w:val="18"/>
          <w:szCs w:val="18"/>
        </w:rPr>
      </w:pPr>
      <w:r w:rsidRPr="00A84520">
        <w:rPr>
          <w:rStyle w:val="Referinnotdesubsol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va completa cu denumirea localității din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în care este înregistrat sediul/punctul de lucru/etc. Pentru partenerii care nu au sediu/punct de lucru/etc. în teritoriul </w:t>
      </w:r>
      <w:r w:rsidR="00074BB4">
        <w:rPr>
          <w:rFonts w:ascii="Trebuchet MS" w:hAnsi="Trebuchet MS"/>
          <w:sz w:val="18"/>
          <w:szCs w:val="18"/>
        </w:rPr>
        <w:t xml:space="preserve">acoperit de </w:t>
      </w:r>
      <w:r w:rsidRPr="008D2D67">
        <w:rPr>
          <w:rFonts w:ascii="Trebuchet MS" w:hAnsi="Trebuchet MS"/>
          <w:sz w:val="18"/>
          <w:szCs w:val="18"/>
        </w:rPr>
        <w:t>parteneriat</w:t>
      </w:r>
      <w:r w:rsidRPr="00A84520">
        <w:rPr>
          <w:rFonts w:ascii="Trebuchet MS" w:hAnsi="Trebuchet MS"/>
          <w:sz w:val="18"/>
          <w:szCs w:val="18"/>
        </w:rPr>
        <w:t xml:space="preserve"> se menționează localitatea și județul din afara teritoriului în care sunt înregistrați.</w:t>
      </w:r>
    </w:p>
  </w:footnote>
  <w:footnote w:id="2">
    <w:p w14:paraId="294FA82B" w14:textId="77777777" w:rsidR="00F31E7C" w:rsidRDefault="00F31E7C" w:rsidP="00074BB4">
      <w:pPr>
        <w:pStyle w:val="Textnotdesubsol"/>
        <w:jc w:val="both"/>
      </w:pPr>
      <w:r w:rsidRPr="00A84520">
        <w:rPr>
          <w:rStyle w:val="Referinnotdesubsol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>e va evidenția obiectul de activitate care reprezintă interesele unei minorități locale/interesele tinerilor/femeilor/ domeniul protecției mediului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B30E4"/>
    <w:multiLevelType w:val="hybridMultilevel"/>
    <w:tmpl w:val="00D2EF74"/>
    <w:lvl w:ilvl="0" w:tplc="329867D0">
      <w:start w:val="30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5305E"/>
    <w:multiLevelType w:val="hybridMultilevel"/>
    <w:tmpl w:val="2D02246E"/>
    <w:lvl w:ilvl="0" w:tplc="30B294FC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13598">
    <w:abstractNumId w:val="0"/>
  </w:num>
  <w:num w:numId="2" w16cid:durableId="51592336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drii Pascanilor">
    <w15:presenceInfo w15:providerId="Windows Live" w15:userId="0a05de6637d105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94C"/>
    <w:rsid w:val="00050140"/>
    <w:rsid w:val="00074BB4"/>
    <w:rsid w:val="00094B41"/>
    <w:rsid w:val="000A1713"/>
    <w:rsid w:val="000A2A6A"/>
    <w:rsid w:val="000A557D"/>
    <w:rsid w:val="000A6C54"/>
    <w:rsid w:val="000D2CA8"/>
    <w:rsid w:val="000D2F46"/>
    <w:rsid w:val="000D556E"/>
    <w:rsid w:val="000E47FD"/>
    <w:rsid w:val="000F429B"/>
    <w:rsid w:val="00102C48"/>
    <w:rsid w:val="00113E9E"/>
    <w:rsid w:val="00130A6D"/>
    <w:rsid w:val="00185807"/>
    <w:rsid w:val="00190726"/>
    <w:rsid w:val="00196263"/>
    <w:rsid w:val="001A4DAF"/>
    <w:rsid w:val="001A5A1D"/>
    <w:rsid w:val="001C2C1A"/>
    <w:rsid w:val="001D1181"/>
    <w:rsid w:val="001E7896"/>
    <w:rsid w:val="001F70BD"/>
    <w:rsid w:val="00214ED9"/>
    <w:rsid w:val="00256E02"/>
    <w:rsid w:val="00272034"/>
    <w:rsid w:val="00274E3E"/>
    <w:rsid w:val="00277EBF"/>
    <w:rsid w:val="00285023"/>
    <w:rsid w:val="002B428F"/>
    <w:rsid w:val="002B49CD"/>
    <w:rsid w:val="002B51C3"/>
    <w:rsid w:val="002C1819"/>
    <w:rsid w:val="002D03D8"/>
    <w:rsid w:val="002E36AA"/>
    <w:rsid w:val="0032521F"/>
    <w:rsid w:val="00332DB4"/>
    <w:rsid w:val="00342AE0"/>
    <w:rsid w:val="003665B8"/>
    <w:rsid w:val="00370167"/>
    <w:rsid w:val="0038426E"/>
    <w:rsid w:val="00396DAF"/>
    <w:rsid w:val="00396DFE"/>
    <w:rsid w:val="003B19D0"/>
    <w:rsid w:val="003E7785"/>
    <w:rsid w:val="003F0A40"/>
    <w:rsid w:val="003F4F71"/>
    <w:rsid w:val="0040148B"/>
    <w:rsid w:val="0046457B"/>
    <w:rsid w:val="004739EA"/>
    <w:rsid w:val="00474150"/>
    <w:rsid w:val="004854A3"/>
    <w:rsid w:val="004A0FAC"/>
    <w:rsid w:val="004D0055"/>
    <w:rsid w:val="00527ECB"/>
    <w:rsid w:val="00546634"/>
    <w:rsid w:val="005777D3"/>
    <w:rsid w:val="00581ECA"/>
    <w:rsid w:val="005963F2"/>
    <w:rsid w:val="005B260D"/>
    <w:rsid w:val="005C1FDA"/>
    <w:rsid w:val="00600B1C"/>
    <w:rsid w:val="0060192D"/>
    <w:rsid w:val="00607F4B"/>
    <w:rsid w:val="006229DA"/>
    <w:rsid w:val="00634FEE"/>
    <w:rsid w:val="00636FF2"/>
    <w:rsid w:val="00651C32"/>
    <w:rsid w:val="006632F0"/>
    <w:rsid w:val="006650A3"/>
    <w:rsid w:val="006A3270"/>
    <w:rsid w:val="006E04C4"/>
    <w:rsid w:val="006E16A2"/>
    <w:rsid w:val="006F3615"/>
    <w:rsid w:val="0070781D"/>
    <w:rsid w:val="00717F70"/>
    <w:rsid w:val="00766E26"/>
    <w:rsid w:val="007730C3"/>
    <w:rsid w:val="007B0704"/>
    <w:rsid w:val="007D6945"/>
    <w:rsid w:val="007E421A"/>
    <w:rsid w:val="007F66C6"/>
    <w:rsid w:val="00817607"/>
    <w:rsid w:val="00823CA7"/>
    <w:rsid w:val="00830C00"/>
    <w:rsid w:val="008C2BAC"/>
    <w:rsid w:val="008F47EA"/>
    <w:rsid w:val="00914AE7"/>
    <w:rsid w:val="00916E03"/>
    <w:rsid w:val="00931CA6"/>
    <w:rsid w:val="00953AB6"/>
    <w:rsid w:val="00957C60"/>
    <w:rsid w:val="00990FEE"/>
    <w:rsid w:val="00994213"/>
    <w:rsid w:val="009960A3"/>
    <w:rsid w:val="009C69EF"/>
    <w:rsid w:val="00A05354"/>
    <w:rsid w:val="00A432D0"/>
    <w:rsid w:val="00A51ED0"/>
    <w:rsid w:val="00A52A12"/>
    <w:rsid w:val="00A6461F"/>
    <w:rsid w:val="00A72FE3"/>
    <w:rsid w:val="00A84924"/>
    <w:rsid w:val="00A90454"/>
    <w:rsid w:val="00A90EC3"/>
    <w:rsid w:val="00A93098"/>
    <w:rsid w:val="00AA07A3"/>
    <w:rsid w:val="00AC2477"/>
    <w:rsid w:val="00AE2F8D"/>
    <w:rsid w:val="00AE67CB"/>
    <w:rsid w:val="00AF4AB8"/>
    <w:rsid w:val="00AF5126"/>
    <w:rsid w:val="00B03A55"/>
    <w:rsid w:val="00B24ED3"/>
    <w:rsid w:val="00B42614"/>
    <w:rsid w:val="00BA6AE2"/>
    <w:rsid w:val="00BD51B1"/>
    <w:rsid w:val="00BE0794"/>
    <w:rsid w:val="00BE334F"/>
    <w:rsid w:val="00C12E19"/>
    <w:rsid w:val="00C558C4"/>
    <w:rsid w:val="00C92C01"/>
    <w:rsid w:val="00CB5507"/>
    <w:rsid w:val="00CC1C6F"/>
    <w:rsid w:val="00CC67C1"/>
    <w:rsid w:val="00CF0DC2"/>
    <w:rsid w:val="00CF46A3"/>
    <w:rsid w:val="00D07C05"/>
    <w:rsid w:val="00D10D0C"/>
    <w:rsid w:val="00D32940"/>
    <w:rsid w:val="00D36FCC"/>
    <w:rsid w:val="00D511C6"/>
    <w:rsid w:val="00D5766C"/>
    <w:rsid w:val="00D62A42"/>
    <w:rsid w:val="00D94CC9"/>
    <w:rsid w:val="00DA62EE"/>
    <w:rsid w:val="00DA76F1"/>
    <w:rsid w:val="00DB7A2A"/>
    <w:rsid w:val="00DC2B38"/>
    <w:rsid w:val="00DD515F"/>
    <w:rsid w:val="00DF7BCF"/>
    <w:rsid w:val="00E21AE1"/>
    <w:rsid w:val="00E271ED"/>
    <w:rsid w:val="00E407D4"/>
    <w:rsid w:val="00E431AB"/>
    <w:rsid w:val="00E5184E"/>
    <w:rsid w:val="00E52F3C"/>
    <w:rsid w:val="00E55DB9"/>
    <w:rsid w:val="00EA6975"/>
    <w:rsid w:val="00ED0942"/>
    <w:rsid w:val="00F2066C"/>
    <w:rsid w:val="00F31E7C"/>
    <w:rsid w:val="00F37188"/>
    <w:rsid w:val="00F61CA1"/>
    <w:rsid w:val="00F821BE"/>
    <w:rsid w:val="00F9394C"/>
    <w:rsid w:val="00FA39BD"/>
    <w:rsid w:val="00FC56F4"/>
    <w:rsid w:val="00FC5D1E"/>
    <w:rsid w:val="00FD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0DFD"/>
  <w15:docId w15:val="{08B5AFC3-2118-4551-A74C-EBB97675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94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semiHidden/>
    <w:unhideWhenUsed/>
    <w:rsid w:val="00DA76F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DA76F1"/>
    <w:rPr>
      <w:sz w:val="20"/>
      <w:szCs w:val="20"/>
    </w:rPr>
  </w:style>
  <w:style w:type="character" w:styleId="Referinnotdesubsol">
    <w:name w:val="footnote reference"/>
    <w:basedOn w:val="Fontdeparagrafimplicit"/>
    <w:semiHidden/>
    <w:unhideWhenUsed/>
    <w:rsid w:val="00DA76F1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B1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B19D0"/>
    <w:rPr>
      <w:rFonts w:ascii="Segoe UI" w:hAnsi="Segoe UI" w:cs="Segoe UI"/>
      <w:sz w:val="18"/>
      <w:szCs w:val="18"/>
    </w:rPr>
  </w:style>
  <w:style w:type="paragraph" w:styleId="Frspaiere">
    <w:name w:val="No Spacing"/>
    <w:uiPriority w:val="1"/>
    <w:qFormat/>
    <w:rsid w:val="00D511C6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FC5D1E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semiHidden/>
    <w:unhideWhenUsed/>
    <w:rsid w:val="006F361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F3615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F3615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F361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F3615"/>
    <w:rPr>
      <w:b/>
      <w:bCs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F3615"/>
  </w:style>
  <w:style w:type="paragraph" w:styleId="Subsol">
    <w:name w:val="footer"/>
    <w:basedOn w:val="Normal"/>
    <w:link w:val="SubsolCaracte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F3615"/>
  </w:style>
  <w:style w:type="paragraph" w:styleId="Revizuire">
    <w:name w:val="Revision"/>
    <w:hidden/>
    <w:uiPriority w:val="99"/>
    <w:semiHidden/>
    <w:rsid w:val="00F61C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DF639-C3F2-4978-8F3D-007BED86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1078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Codrii Pascanilor</cp:lastModifiedBy>
  <cp:revision>20</cp:revision>
  <cp:lastPrinted>2016-01-18T07:46:00Z</cp:lastPrinted>
  <dcterms:created xsi:type="dcterms:W3CDTF">2017-09-20T17:55:00Z</dcterms:created>
  <dcterms:modified xsi:type="dcterms:W3CDTF">2022-07-04T09:42:00Z</dcterms:modified>
</cp:coreProperties>
</file>